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B00" w:rsidRPr="007E4F1D" w:rsidRDefault="00555B00" w:rsidP="00555B00">
      <w:pPr>
        <w:jc w:val="center"/>
        <w:rPr>
          <w:rFonts w:ascii="Arial" w:hAnsi="Arial" w:cs="Arial"/>
          <w:b/>
          <w:sz w:val="24"/>
        </w:rPr>
      </w:pPr>
      <w:r w:rsidRPr="007E4F1D">
        <w:rPr>
          <w:rFonts w:ascii="Arial" w:hAnsi="Arial" w:cs="Arial"/>
          <w:b/>
          <w:sz w:val="24"/>
        </w:rPr>
        <w:t>REGISTRO D</w:t>
      </w:r>
      <w:r w:rsidR="007E4F1D">
        <w:rPr>
          <w:rFonts w:ascii="Arial" w:hAnsi="Arial" w:cs="Arial"/>
          <w:b/>
          <w:sz w:val="24"/>
        </w:rPr>
        <w:t>E CONDRICTIOS DEL  CRETÁCICO SU</w:t>
      </w:r>
      <w:r w:rsidRPr="007E4F1D">
        <w:rPr>
          <w:rFonts w:ascii="Arial" w:hAnsi="Arial" w:cs="Arial"/>
          <w:b/>
          <w:sz w:val="24"/>
        </w:rPr>
        <w:t>PERIOR DE LA FORMACIÓN LOMA GORDA</w:t>
      </w:r>
      <w:r w:rsidR="00D66C10">
        <w:rPr>
          <w:rFonts w:ascii="Arial" w:hAnsi="Arial" w:cs="Arial"/>
          <w:b/>
          <w:sz w:val="24"/>
        </w:rPr>
        <w:t>, HUILA-COLOMBIA.</w:t>
      </w:r>
    </w:p>
    <w:p w:rsidR="00555B00" w:rsidRPr="007E4F1D" w:rsidRDefault="00555B00" w:rsidP="00555B00">
      <w:pPr>
        <w:jc w:val="center"/>
        <w:rPr>
          <w:rFonts w:ascii="Arial" w:hAnsi="Arial" w:cs="Arial"/>
          <w:sz w:val="24"/>
        </w:rPr>
      </w:pPr>
    </w:p>
    <w:p w:rsidR="00555B00" w:rsidRPr="007E4F1D" w:rsidRDefault="007C0758" w:rsidP="00555B00">
      <w:pPr>
        <w:jc w:val="center"/>
        <w:rPr>
          <w:rFonts w:ascii="Arial" w:hAnsi="Arial" w:cs="Arial"/>
          <w:b/>
          <w:sz w:val="24"/>
          <w:szCs w:val="24"/>
        </w:rPr>
      </w:pPr>
      <w:r w:rsidRPr="007E4F1D">
        <w:rPr>
          <w:rFonts w:ascii="Arial" w:hAnsi="Arial" w:cs="Arial"/>
          <w:b/>
          <w:sz w:val="24"/>
        </w:rPr>
        <w:t xml:space="preserve"> Niño Garcia</w:t>
      </w:r>
      <w:r w:rsidR="0048750F">
        <w:rPr>
          <w:rFonts w:ascii="Arial" w:hAnsi="Arial" w:cs="Arial"/>
          <w:b/>
          <w:sz w:val="24"/>
        </w:rPr>
        <w:t>,</w:t>
      </w:r>
      <w:r w:rsidR="007E4F1D">
        <w:rPr>
          <w:rFonts w:ascii="Arial" w:hAnsi="Arial" w:cs="Arial"/>
          <w:b/>
          <w:sz w:val="24"/>
        </w:rPr>
        <w:t xml:space="preserve"> </w:t>
      </w:r>
      <w:r w:rsidR="0048750F">
        <w:rPr>
          <w:rFonts w:ascii="Arial" w:hAnsi="Arial" w:cs="Arial"/>
          <w:b/>
          <w:sz w:val="24"/>
        </w:rPr>
        <w:t xml:space="preserve">A </w:t>
      </w:r>
      <w:r w:rsidR="007E4F1D">
        <w:rPr>
          <w:rFonts w:ascii="Arial" w:hAnsi="Arial" w:cs="Arial"/>
          <w:b/>
          <w:sz w:val="24"/>
        </w:rPr>
        <w:t>(alejojj1998@hotmail.com)</w:t>
      </w:r>
      <w:r w:rsidRPr="007E4F1D">
        <w:rPr>
          <w:rFonts w:ascii="Arial" w:hAnsi="Arial" w:cs="Arial"/>
          <w:b/>
          <w:sz w:val="24"/>
        </w:rPr>
        <w:t xml:space="preserve">  </w:t>
      </w:r>
      <w:r w:rsidR="007E4F1D">
        <w:rPr>
          <w:rFonts w:ascii="Arial" w:hAnsi="Arial" w:cs="Arial"/>
          <w:b/>
          <w:sz w:val="24"/>
        </w:rPr>
        <w:t>-</w:t>
      </w:r>
      <w:r w:rsidRPr="007E4F1D">
        <w:rPr>
          <w:rFonts w:ascii="Arial" w:hAnsi="Arial" w:cs="Arial"/>
          <w:b/>
          <w:sz w:val="24"/>
        </w:rPr>
        <w:t xml:space="preserve">  Parra</w:t>
      </w:r>
      <w:r w:rsidR="007E4F1D">
        <w:rPr>
          <w:rFonts w:ascii="Arial" w:hAnsi="Arial" w:cs="Arial"/>
          <w:b/>
          <w:sz w:val="24"/>
        </w:rPr>
        <w:t xml:space="preserve"> </w:t>
      </w:r>
      <w:r w:rsidR="00D66C10" w:rsidRPr="007E4F1D">
        <w:rPr>
          <w:rFonts w:ascii="Arial" w:hAnsi="Arial" w:cs="Arial"/>
          <w:b/>
          <w:sz w:val="24"/>
        </w:rPr>
        <w:t>Mosquera</w:t>
      </w:r>
      <w:r w:rsidR="00D66C10">
        <w:rPr>
          <w:rFonts w:ascii="Arial" w:hAnsi="Arial" w:cs="Arial"/>
          <w:b/>
          <w:sz w:val="24"/>
        </w:rPr>
        <w:t>, J</w:t>
      </w:r>
      <w:r w:rsidR="0048750F">
        <w:rPr>
          <w:rFonts w:ascii="Arial" w:hAnsi="Arial" w:cs="Arial"/>
          <w:b/>
          <w:sz w:val="24"/>
        </w:rPr>
        <w:t xml:space="preserve"> </w:t>
      </w:r>
      <w:r w:rsidR="007E4F1D">
        <w:rPr>
          <w:rFonts w:ascii="Arial" w:hAnsi="Arial" w:cs="Arial"/>
          <w:b/>
          <w:sz w:val="24"/>
        </w:rPr>
        <w:t>(juan.601510116@ucaldas.edu.co)</w:t>
      </w:r>
      <w:r w:rsidR="007E4F1D" w:rsidRPr="007E4F1D">
        <w:rPr>
          <w:rFonts w:ascii="Arial" w:hAnsi="Arial" w:cs="Arial"/>
          <w:b/>
          <w:sz w:val="24"/>
        </w:rPr>
        <w:t xml:space="preserve"> </w:t>
      </w:r>
      <w:r w:rsidR="00F86DF7" w:rsidRPr="007E4F1D">
        <w:rPr>
          <w:rFonts w:ascii="Arial" w:hAnsi="Arial" w:cs="Arial"/>
          <w:b/>
          <w:sz w:val="24"/>
        </w:rPr>
        <w:t xml:space="preserve">  </w:t>
      </w:r>
      <w:r w:rsidR="007E4F1D">
        <w:rPr>
          <w:rFonts w:ascii="Arial" w:hAnsi="Arial" w:cs="Arial"/>
          <w:b/>
          <w:sz w:val="24"/>
        </w:rPr>
        <w:t>-</w:t>
      </w:r>
      <w:r w:rsidR="00F86DF7" w:rsidRPr="007E4F1D">
        <w:rPr>
          <w:rFonts w:ascii="Arial" w:hAnsi="Arial" w:cs="Arial"/>
          <w:b/>
          <w:sz w:val="24"/>
        </w:rPr>
        <w:t xml:space="preserve">  </w:t>
      </w:r>
      <w:proofErr w:type="spellStart"/>
      <w:r w:rsidR="00F86DF7" w:rsidRPr="007E4F1D">
        <w:rPr>
          <w:rFonts w:ascii="Arial" w:hAnsi="Arial" w:cs="Arial"/>
          <w:b/>
          <w:sz w:val="24"/>
          <w:szCs w:val="24"/>
        </w:rPr>
        <w:t>Macias</w:t>
      </w:r>
      <w:proofErr w:type="spellEnd"/>
      <w:r w:rsidR="00F86DF7" w:rsidRPr="007E4F1D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F86DF7" w:rsidRPr="007E4F1D">
        <w:rPr>
          <w:rFonts w:ascii="Arial" w:hAnsi="Arial" w:cs="Arial"/>
          <w:b/>
          <w:sz w:val="24"/>
          <w:szCs w:val="24"/>
        </w:rPr>
        <w:t>Villarraga</w:t>
      </w:r>
      <w:proofErr w:type="spellEnd"/>
      <w:r w:rsidR="0048750F">
        <w:rPr>
          <w:rFonts w:ascii="Arial" w:hAnsi="Arial" w:cs="Arial"/>
          <w:b/>
          <w:sz w:val="24"/>
          <w:szCs w:val="24"/>
        </w:rPr>
        <w:t>, P</w:t>
      </w:r>
      <w:r w:rsidR="007E4F1D">
        <w:rPr>
          <w:rFonts w:ascii="Arial" w:hAnsi="Arial" w:cs="Arial"/>
          <w:b/>
          <w:sz w:val="24"/>
          <w:szCs w:val="24"/>
        </w:rPr>
        <w:t xml:space="preserve"> (peter.601421716@ucaldas.edu.co)</w:t>
      </w:r>
    </w:p>
    <w:p w:rsidR="00555B00" w:rsidRDefault="007E4F1D" w:rsidP="00555B00">
      <w:pPr>
        <w:jc w:val="center"/>
        <w:rPr>
          <w:rFonts w:ascii="Arial" w:hAnsi="Arial" w:cs="Arial"/>
          <w:b/>
          <w:sz w:val="24"/>
          <w:szCs w:val="24"/>
        </w:rPr>
      </w:pPr>
      <w:r w:rsidRPr="007E4F1D">
        <w:rPr>
          <w:rFonts w:ascii="Arial" w:hAnsi="Arial" w:cs="Arial"/>
          <w:b/>
          <w:sz w:val="24"/>
          <w:szCs w:val="24"/>
        </w:rPr>
        <w:t>Universidad de Caldas</w:t>
      </w:r>
    </w:p>
    <w:p w:rsidR="0048750F" w:rsidRPr="007E4F1D" w:rsidRDefault="0048750F" w:rsidP="00555B0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Tema de resumen: Paleontología de vertebrados</w:t>
      </w:r>
    </w:p>
    <w:p w:rsidR="00555B00" w:rsidRPr="007E4F1D" w:rsidRDefault="00555B00" w:rsidP="00555B00">
      <w:pPr>
        <w:jc w:val="center"/>
        <w:rPr>
          <w:rFonts w:ascii="Arial" w:hAnsi="Arial" w:cs="Arial"/>
          <w:b/>
        </w:rPr>
      </w:pPr>
      <w:r w:rsidRPr="007E4F1D">
        <w:rPr>
          <w:rFonts w:ascii="Arial" w:hAnsi="Arial" w:cs="Arial"/>
          <w:b/>
        </w:rPr>
        <w:t>RESUMEN</w:t>
      </w:r>
    </w:p>
    <w:p w:rsidR="00AF29F5" w:rsidRPr="007E4F1D" w:rsidRDefault="00AF29F5" w:rsidP="00AF29F5">
      <w:pPr>
        <w:jc w:val="both"/>
        <w:rPr>
          <w:rFonts w:ascii="Arial" w:hAnsi="Arial" w:cs="Arial"/>
          <w:sz w:val="24"/>
        </w:rPr>
      </w:pPr>
      <w:r w:rsidRPr="00FB298F">
        <w:rPr>
          <w:rFonts w:ascii="Arial" w:hAnsi="Arial" w:cs="Arial"/>
          <w:sz w:val="24"/>
          <w:szCs w:val="24"/>
        </w:rPr>
        <w:t>En</w:t>
      </w:r>
      <w:r w:rsidRPr="00FB298F">
        <w:rPr>
          <w:rFonts w:ascii="Arial" w:hAnsi="Arial" w:cs="Arial"/>
          <w:sz w:val="24"/>
        </w:rPr>
        <w:t xml:space="preserve"> cercanías de la cabecera municipal de </w:t>
      </w:r>
      <w:proofErr w:type="spellStart"/>
      <w:r w:rsidRPr="00FB298F">
        <w:rPr>
          <w:rFonts w:ascii="Arial" w:hAnsi="Arial" w:cs="Arial"/>
          <w:sz w:val="24"/>
        </w:rPr>
        <w:t>Yaguará</w:t>
      </w:r>
      <w:proofErr w:type="spellEnd"/>
      <w:r w:rsidRPr="00FB298F">
        <w:rPr>
          <w:rFonts w:ascii="Arial" w:hAnsi="Arial" w:cs="Arial"/>
          <w:sz w:val="24"/>
        </w:rPr>
        <w:t xml:space="preserve"> en el departamento del Huila</w:t>
      </w:r>
      <w:r>
        <w:rPr>
          <w:rFonts w:ascii="Arial" w:hAnsi="Arial" w:cs="Arial"/>
          <w:sz w:val="24"/>
        </w:rPr>
        <w:t>, aflora</w:t>
      </w:r>
      <w:r w:rsidRPr="00FB298F">
        <w:rPr>
          <w:rFonts w:ascii="Arial" w:hAnsi="Arial" w:cs="Arial"/>
          <w:sz w:val="24"/>
          <w:szCs w:val="24"/>
        </w:rPr>
        <w:t xml:space="preserve">n capas de fosforitas y </w:t>
      </w:r>
      <w:proofErr w:type="spellStart"/>
      <w:r w:rsidRPr="00FB298F">
        <w:rPr>
          <w:rFonts w:ascii="Arial" w:hAnsi="Arial" w:cs="Arial"/>
          <w:sz w:val="24"/>
          <w:szCs w:val="24"/>
        </w:rPr>
        <w:t>lodolitas</w:t>
      </w:r>
      <w:proofErr w:type="spellEnd"/>
      <w:r w:rsidRPr="00FB298F">
        <w:rPr>
          <w:rFonts w:ascii="Arial" w:hAnsi="Arial" w:cs="Arial"/>
          <w:sz w:val="24"/>
          <w:szCs w:val="24"/>
        </w:rPr>
        <w:t xml:space="preserve"> calcáreas grises de la  Formación Loma Gorda</w:t>
      </w:r>
      <w:r>
        <w:rPr>
          <w:rFonts w:ascii="Arial" w:hAnsi="Arial" w:cs="Arial"/>
          <w:sz w:val="24"/>
          <w:szCs w:val="24"/>
        </w:rPr>
        <w:t>,</w:t>
      </w:r>
      <w:r w:rsidRPr="00FB298F">
        <w:rPr>
          <w:rFonts w:ascii="Arial" w:eastAsia="Times New Roman" w:hAnsi="Arial" w:cs="Arial"/>
          <w:sz w:val="24"/>
          <w:szCs w:val="24"/>
          <w:lang w:eastAsia="es-ES"/>
        </w:rPr>
        <w:t xml:space="preserve"> depósitos marinos de edad (</w:t>
      </w:r>
      <w:proofErr w:type="spellStart"/>
      <w:r w:rsidRPr="00FB298F">
        <w:rPr>
          <w:rFonts w:ascii="Arial" w:eastAsia="Times New Roman" w:hAnsi="Arial" w:cs="Arial"/>
          <w:sz w:val="24"/>
          <w:szCs w:val="24"/>
          <w:lang w:eastAsia="es-ES"/>
        </w:rPr>
        <w:t>T</w:t>
      </w:r>
      <w:r>
        <w:rPr>
          <w:rFonts w:ascii="Arial" w:eastAsia="Times New Roman" w:hAnsi="Arial" w:cs="Arial"/>
          <w:sz w:val="24"/>
          <w:szCs w:val="24"/>
          <w:lang w:eastAsia="es-ES"/>
        </w:rPr>
        <w:t>uroniano</w:t>
      </w:r>
      <w:proofErr w:type="spellEnd"/>
      <w:r>
        <w:rPr>
          <w:rFonts w:ascii="Arial" w:eastAsia="Times New Roman" w:hAnsi="Arial" w:cs="Arial"/>
          <w:sz w:val="24"/>
          <w:szCs w:val="24"/>
          <w:lang w:eastAsia="es-ES"/>
        </w:rPr>
        <w:t xml:space="preserve"> - </w:t>
      </w:r>
      <w:proofErr w:type="spellStart"/>
      <w:r>
        <w:rPr>
          <w:rFonts w:ascii="Arial" w:eastAsia="Times New Roman" w:hAnsi="Arial" w:cs="Arial"/>
          <w:sz w:val="24"/>
          <w:szCs w:val="24"/>
          <w:lang w:eastAsia="es-ES"/>
        </w:rPr>
        <w:t>Santoniano</w:t>
      </w:r>
      <w:proofErr w:type="spellEnd"/>
      <w:r>
        <w:rPr>
          <w:rFonts w:ascii="Arial" w:eastAsia="Times New Roman" w:hAnsi="Arial" w:cs="Arial"/>
          <w:sz w:val="24"/>
          <w:szCs w:val="24"/>
          <w:lang w:eastAsia="es-ES"/>
        </w:rPr>
        <w:t xml:space="preserve"> inferior</w:t>
      </w:r>
      <w:proofErr w:type="gramStart"/>
      <w:r>
        <w:rPr>
          <w:rFonts w:ascii="Arial" w:eastAsia="Times New Roman" w:hAnsi="Arial" w:cs="Arial"/>
          <w:sz w:val="24"/>
          <w:szCs w:val="24"/>
          <w:lang w:eastAsia="es-ES"/>
        </w:rPr>
        <w:t>?</w:t>
      </w:r>
      <w:proofErr w:type="gramEnd"/>
      <w:r w:rsidRPr="00FB298F">
        <w:rPr>
          <w:rFonts w:ascii="Arial" w:eastAsia="Times New Roman" w:hAnsi="Arial" w:cs="Arial"/>
          <w:sz w:val="24"/>
          <w:szCs w:val="24"/>
          <w:lang w:eastAsia="es-ES"/>
        </w:rPr>
        <w:t>)</w:t>
      </w:r>
      <w:r>
        <w:rPr>
          <w:rFonts w:ascii="Arial" w:eastAsia="Times New Roman" w:hAnsi="Arial" w:cs="Arial"/>
          <w:sz w:val="24"/>
          <w:szCs w:val="24"/>
          <w:lang w:eastAsia="es-ES"/>
        </w:rPr>
        <w:t>.</w:t>
      </w:r>
      <w:r w:rsidRPr="00FB298F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Las litologías presentes se asocian a un ambiente de offshore. En esta formación, </w:t>
      </w:r>
      <w:r>
        <w:rPr>
          <w:rFonts w:ascii="Arial" w:hAnsi="Arial" w:cs="Arial"/>
          <w:sz w:val="24"/>
        </w:rPr>
        <w:t xml:space="preserve">asociados a un estrato de fosforitas con gran abundancia de material fósil, 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fueron </w:t>
      </w:r>
      <w:r>
        <w:rPr>
          <w:rFonts w:ascii="Arial" w:hAnsi="Arial" w:cs="Arial"/>
          <w:sz w:val="24"/>
        </w:rPr>
        <w:t>encontrados</w:t>
      </w:r>
      <w:r w:rsidRPr="00FB298F">
        <w:rPr>
          <w:rFonts w:ascii="Arial" w:hAnsi="Arial" w:cs="Arial"/>
          <w:sz w:val="24"/>
        </w:rPr>
        <w:t xml:space="preserve"> dientes fósiles de  </w:t>
      </w:r>
      <w:proofErr w:type="spellStart"/>
      <w:r w:rsidRPr="00FB298F">
        <w:rPr>
          <w:rFonts w:ascii="Arial" w:hAnsi="Arial" w:cs="Arial"/>
          <w:sz w:val="24"/>
        </w:rPr>
        <w:t>condr</w:t>
      </w:r>
      <w:r>
        <w:rPr>
          <w:rFonts w:ascii="Arial" w:hAnsi="Arial" w:cs="Arial"/>
          <w:sz w:val="24"/>
        </w:rPr>
        <w:t>ic</w:t>
      </w:r>
      <w:r w:rsidRPr="00FB298F">
        <w:rPr>
          <w:rFonts w:ascii="Arial" w:hAnsi="Arial" w:cs="Arial"/>
          <w:sz w:val="24"/>
        </w:rPr>
        <w:t>t</w:t>
      </w:r>
      <w:r>
        <w:rPr>
          <w:rFonts w:ascii="Arial" w:hAnsi="Arial" w:cs="Arial"/>
          <w:sz w:val="24"/>
        </w:rPr>
        <w:t>i</w:t>
      </w:r>
      <w:r w:rsidRPr="00FB298F">
        <w:rPr>
          <w:rFonts w:ascii="Arial" w:hAnsi="Arial" w:cs="Arial"/>
          <w:sz w:val="24"/>
        </w:rPr>
        <w:t>os</w:t>
      </w:r>
      <w:proofErr w:type="spellEnd"/>
      <w:r w:rsidRPr="00FB298F">
        <w:rPr>
          <w:rFonts w:ascii="Arial" w:hAnsi="Arial" w:cs="Arial"/>
          <w:sz w:val="24"/>
        </w:rPr>
        <w:t>, los cuales se describieron</w:t>
      </w:r>
      <w:r w:rsidRPr="007E4F1D">
        <w:rPr>
          <w:rFonts w:ascii="Arial" w:hAnsi="Arial" w:cs="Arial"/>
          <w:sz w:val="24"/>
        </w:rPr>
        <w:t xml:space="preserve"> morfológicamente, detallando cada una de sus características, para determinar su clasificación taxonómica. Reportándose las especies </w:t>
      </w:r>
      <w:proofErr w:type="spellStart"/>
      <w:r w:rsidRPr="007E4F1D">
        <w:rPr>
          <w:rFonts w:ascii="Arial" w:hAnsi="Arial" w:cs="Arial"/>
          <w:i/>
          <w:sz w:val="24"/>
        </w:rPr>
        <w:t>Ptychodus</w:t>
      </w:r>
      <w:proofErr w:type="spellEnd"/>
      <w:r w:rsidRPr="007E4F1D">
        <w:rPr>
          <w:rFonts w:ascii="Arial" w:hAnsi="Arial" w:cs="Arial"/>
          <w:i/>
          <w:sz w:val="24"/>
        </w:rPr>
        <w:t xml:space="preserve"> </w:t>
      </w:r>
      <w:proofErr w:type="spellStart"/>
      <w:r w:rsidRPr="007E4F1D">
        <w:rPr>
          <w:rFonts w:ascii="Arial" w:hAnsi="Arial" w:cs="Arial"/>
          <w:i/>
          <w:sz w:val="24"/>
        </w:rPr>
        <w:t>mortoni</w:t>
      </w:r>
      <w:proofErr w:type="spellEnd"/>
      <w:r w:rsidR="0051199A">
        <w:rPr>
          <w:rFonts w:ascii="Arial" w:hAnsi="Arial" w:cs="Arial"/>
          <w:sz w:val="24"/>
        </w:rPr>
        <w:t xml:space="preserve"> (</w:t>
      </w:r>
      <w:proofErr w:type="spellStart"/>
      <w:r w:rsidR="0051199A">
        <w:rPr>
          <w:rFonts w:ascii="Arial" w:hAnsi="Arial" w:cs="Arial"/>
          <w:sz w:val="24"/>
        </w:rPr>
        <w:t>Órden</w:t>
      </w:r>
      <w:proofErr w:type="spellEnd"/>
      <w:r w:rsidR="0051199A">
        <w:rPr>
          <w:rFonts w:ascii="Arial" w:hAnsi="Arial" w:cs="Arial"/>
          <w:sz w:val="24"/>
        </w:rPr>
        <w:t xml:space="preserve"> </w:t>
      </w:r>
      <w:proofErr w:type="spellStart"/>
      <w:r w:rsidR="0051199A">
        <w:rPr>
          <w:rFonts w:ascii="Arial" w:hAnsi="Arial" w:cs="Arial"/>
          <w:sz w:val="24"/>
        </w:rPr>
        <w:t>H</w:t>
      </w:r>
      <w:r w:rsidRPr="007E4F1D">
        <w:rPr>
          <w:rFonts w:ascii="Arial" w:hAnsi="Arial" w:cs="Arial"/>
          <w:sz w:val="24"/>
        </w:rPr>
        <w:t>ybodontiformes</w:t>
      </w:r>
      <w:proofErr w:type="spellEnd"/>
      <w:r w:rsidRPr="007E4F1D">
        <w:rPr>
          <w:rFonts w:ascii="Arial" w:hAnsi="Arial" w:cs="Arial"/>
          <w:sz w:val="24"/>
        </w:rPr>
        <w:t xml:space="preserve">), </w:t>
      </w:r>
      <w:proofErr w:type="spellStart"/>
      <w:r w:rsidRPr="007E4F1D">
        <w:rPr>
          <w:rFonts w:ascii="Arial" w:hAnsi="Arial" w:cs="Arial"/>
          <w:i/>
          <w:sz w:val="24"/>
        </w:rPr>
        <w:t>Squalicorax</w:t>
      </w:r>
      <w:proofErr w:type="spellEnd"/>
      <w:r w:rsidRPr="007E4F1D">
        <w:rPr>
          <w:rFonts w:ascii="Arial" w:hAnsi="Arial" w:cs="Arial"/>
          <w:i/>
          <w:sz w:val="24"/>
        </w:rPr>
        <w:t xml:space="preserve"> </w:t>
      </w:r>
      <w:proofErr w:type="spellStart"/>
      <w:r w:rsidRPr="007E4F1D">
        <w:rPr>
          <w:rFonts w:ascii="Arial" w:hAnsi="Arial" w:cs="Arial"/>
          <w:i/>
          <w:sz w:val="24"/>
        </w:rPr>
        <w:t>falcatus</w:t>
      </w:r>
      <w:proofErr w:type="spellEnd"/>
      <w:r w:rsidRPr="007E4F1D">
        <w:rPr>
          <w:rFonts w:ascii="Arial" w:hAnsi="Arial" w:cs="Arial"/>
          <w:sz w:val="24"/>
        </w:rPr>
        <w:t xml:space="preserve"> y </w:t>
      </w:r>
      <w:proofErr w:type="spellStart"/>
      <w:r w:rsidRPr="007E4F1D">
        <w:rPr>
          <w:rFonts w:ascii="Arial" w:hAnsi="Arial" w:cs="Arial"/>
          <w:i/>
          <w:sz w:val="24"/>
        </w:rPr>
        <w:t>Cretodus</w:t>
      </w:r>
      <w:proofErr w:type="spellEnd"/>
      <w:r w:rsidRPr="007E4F1D">
        <w:rPr>
          <w:rFonts w:ascii="Arial" w:hAnsi="Arial" w:cs="Arial"/>
          <w:i/>
          <w:sz w:val="24"/>
        </w:rPr>
        <w:t xml:space="preserve"> </w:t>
      </w:r>
      <w:proofErr w:type="spellStart"/>
      <w:r w:rsidRPr="007E4F1D">
        <w:rPr>
          <w:rFonts w:ascii="Arial" w:hAnsi="Arial" w:cs="Arial"/>
          <w:i/>
          <w:sz w:val="24"/>
        </w:rPr>
        <w:t>crassidens</w:t>
      </w:r>
      <w:proofErr w:type="spellEnd"/>
      <w:r w:rsidRPr="007E4F1D">
        <w:rPr>
          <w:rFonts w:ascii="Arial" w:hAnsi="Arial" w:cs="Arial"/>
          <w:sz w:val="24"/>
        </w:rPr>
        <w:t xml:space="preserve"> (</w:t>
      </w:r>
      <w:proofErr w:type="spellStart"/>
      <w:r>
        <w:rPr>
          <w:rFonts w:ascii="Arial" w:hAnsi="Arial" w:cs="Arial"/>
          <w:sz w:val="24"/>
        </w:rPr>
        <w:t>Ó</w:t>
      </w:r>
      <w:r w:rsidR="0051199A">
        <w:rPr>
          <w:rFonts w:ascii="Arial" w:hAnsi="Arial" w:cs="Arial"/>
          <w:sz w:val="24"/>
        </w:rPr>
        <w:t>rden</w:t>
      </w:r>
      <w:proofErr w:type="spellEnd"/>
      <w:r w:rsidR="0051199A">
        <w:rPr>
          <w:rFonts w:ascii="Arial" w:hAnsi="Arial" w:cs="Arial"/>
          <w:sz w:val="24"/>
        </w:rPr>
        <w:t xml:space="preserve"> </w:t>
      </w:r>
      <w:proofErr w:type="spellStart"/>
      <w:r w:rsidR="0051199A">
        <w:rPr>
          <w:rFonts w:ascii="Arial" w:hAnsi="Arial" w:cs="Arial"/>
          <w:sz w:val="24"/>
        </w:rPr>
        <w:t>L</w:t>
      </w:r>
      <w:r w:rsidRPr="007E4F1D">
        <w:rPr>
          <w:rFonts w:ascii="Arial" w:hAnsi="Arial" w:cs="Arial"/>
          <w:sz w:val="24"/>
        </w:rPr>
        <w:t>amniformes</w:t>
      </w:r>
      <w:proofErr w:type="spellEnd"/>
      <w:r w:rsidRPr="007E4F1D">
        <w:rPr>
          <w:rFonts w:ascii="Arial" w:hAnsi="Arial" w:cs="Arial"/>
          <w:sz w:val="24"/>
        </w:rPr>
        <w:t>).</w:t>
      </w:r>
      <w:r>
        <w:rPr>
          <w:rFonts w:ascii="Arial" w:hAnsi="Arial" w:cs="Arial"/>
          <w:sz w:val="24"/>
        </w:rPr>
        <w:t xml:space="preserve"> </w:t>
      </w:r>
      <w:bookmarkStart w:id="0" w:name="_GoBack"/>
      <w:bookmarkEnd w:id="0"/>
      <w:r>
        <w:rPr>
          <w:rFonts w:ascii="Arial" w:hAnsi="Arial" w:cs="Arial"/>
          <w:sz w:val="24"/>
        </w:rPr>
        <w:t xml:space="preserve">Estos fósiles fueron hallados junto con </w:t>
      </w:r>
      <w:proofErr w:type="spellStart"/>
      <w:r w:rsidRPr="000E56B6">
        <w:rPr>
          <w:rFonts w:ascii="Arial" w:hAnsi="Arial" w:cs="Arial"/>
          <w:i/>
          <w:sz w:val="24"/>
        </w:rPr>
        <w:t>Inoceramus</w:t>
      </w:r>
      <w:proofErr w:type="spellEnd"/>
      <w:r>
        <w:rPr>
          <w:rFonts w:ascii="Arial" w:hAnsi="Arial" w:cs="Arial"/>
          <w:sz w:val="24"/>
        </w:rPr>
        <w:t xml:space="preserve">, </w:t>
      </w:r>
      <w:proofErr w:type="spellStart"/>
      <w:r>
        <w:rPr>
          <w:rFonts w:ascii="Arial" w:hAnsi="Arial" w:cs="Arial"/>
          <w:sz w:val="24"/>
        </w:rPr>
        <w:t>mosasauridos</w:t>
      </w:r>
      <w:proofErr w:type="spellEnd"/>
      <w:r>
        <w:rPr>
          <w:rFonts w:ascii="Arial" w:hAnsi="Arial" w:cs="Arial"/>
          <w:sz w:val="24"/>
        </w:rPr>
        <w:t xml:space="preserve">, restos de peces como </w:t>
      </w:r>
      <w:proofErr w:type="spellStart"/>
      <w:r w:rsidRPr="000E56B6">
        <w:rPr>
          <w:rFonts w:ascii="Arial" w:hAnsi="Arial" w:cs="Arial"/>
          <w:i/>
          <w:sz w:val="24"/>
        </w:rPr>
        <w:t>Picnodontes</w:t>
      </w:r>
      <w:proofErr w:type="spellEnd"/>
      <w:r>
        <w:rPr>
          <w:rFonts w:ascii="Arial" w:hAnsi="Arial" w:cs="Arial"/>
          <w:sz w:val="24"/>
        </w:rPr>
        <w:t xml:space="preserve"> y </w:t>
      </w:r>
      <w:proofErr w:type="spellStart"/>
      <w:r w:rsidRPr="009F50B4">
        <w:rPr>
          <w:rFonts w:ascii="Arial" w:hAnsi="Arial" w:cs="Arial"/>
          <w:i/>
          <w:sz w:val="24"/>
        </w:rPr>
        <w:t>Goulmimichthys</w:t>
      </w:r>
      <w:proofErr w:type="spellEnd"/>
      <w:r>
        <w:rPr>
          <w:rFonts w:ascii="Arial" w:hAnsi="Arial" w:cs="Arial"/>
          <w:i/>
          <w:sz w:val="24"/>
        </w:rPr>
        <w:t>.</w:t>
      </w:r>
      <w:r w:rsidRPr="009F50B4">
        <w:rPr>
          <w:rFonts w:ascii="Arial" w:hAnsi="Arial" w:cs="Arial"/>
          <w:sz w:val="24"/>
        </w:rPr>
        <w:t xml:space="preserve"> </w:t>
      </w:r>
      <w:r w:rsidRPr="007E4F1D">
        <w:rPr>
          <w:rFonts w:ascii="Arial" w:hAnsi="Arial" w:cs="Arial"/>
          <w:sz w:val="24"/>
        </w:rPr>
        <w:t xml:space="preserve">Al revisar la literatura, relacionada con las especies </w:t>
      </w:r>
      <w:r>
        <w:rPr>
          <w:rFonts w:ascii="Arial" w:hAnsi="Arial" w:cs="Arial"/>
          <w:sz w:val="24"/>
        </w:rPr>
        <w:t xml:space="preserve">de </w:t>
      </w:r>
      <w:proofErr w:type="spellStart"/>
      <w:r>
        <w:rPr>
          <w:rFonts w:ascii="Arial" w:hAnsi="Arial" w:cs="Arial"/>
          <w:sz w:val="24"/>
        </w:rPr>
        <w:t>condrictios</w:t>
      </w:r>
      <w:proofErr w:type="spellEnd"/>
      <w:r>
        <w:rPr>
          <w:rFonts w:ascii="Arial" w:hAnsi="Arial" w:cs="Arial"/>
          <w:sz w:val="24"/>
        </w:rPr>
        <w:t xml:space="preserve"> </w:t>
      </w:r>
      <w:r w:rsidRPr="007E4F1D">
        <w:rPr>
          <w:rFonts w:ascii="Arial" w:hAnsi="Arial" w:cs="Arial"/>
          <w:sz w:val="24"/>
        </w:rPr>
        <w:t xml:space="preserve">descritas, se determinó que este es el primer registro en el territorio colombiano; lo que extiende la distribución paleogeográfica a la región norte de Suramérica, la cual hasta ahora estaba limitada a África, Europa, Asia  y Norteamérica, a excepción del </w:t>
      </w:r>
      <w:proofErr w:type="spellStart"/>
      <w:r w:rsidRPr="007E4F1D">
        <w:rPr>
          <w:rFonts w:ascii="Arial" w:hAnsi="Arial" w:cs="Arial"/>
          <w:i/>
          <w:sz w:val="24"/>
        </w:rPr>
        <w:t>Ptychodus</w:t>
      </w:r>
      <w:proofErr w:type="spellEnd"/>
      <w:r w:rsidRPr="007E4F1D">
        <w:rPr>
          <w:rFonts w:ascii="Arial" w:hAnsi="Arial" w:cs="Arial"/>
          <w:i/>
          <w:sz w:val="24"/>
        </w:rPr>
        <w:t xml:space="preserve"> </w:t>
      </w:r>
      <w:proofErr w:type="spellStart"/>
      <w:r w:rsidRPr="007E4F1D">
        <w:rPr>
          <w:rFonts w:ascii="Arial" w:hAnsi="Arial" w:cs="Arial"/>
          <w:i/>
          <w:sz w:val="24"/>
        </w:rPr>
        <w:t>mortoni</w:t>
      </w:r>
      <w:proofErr w:type="spellEnd"/>
      <w:r w:rsidRPr="007E4F1D">
        <w:rPr>
          <w:rFonts w:ascii="Arial" w:hAnsi="Arial" w:cs="Arial"/>
          <w:sz w:val="24"/>
        </w:rPr>
        <w:t xml:space="preserve"> que ha sido descrito antes en Venezuela. </w:t>
      </w:r>
      <w:r>
        <w:rPr>
          <w:rFonts w:ascii="Arial" w:hAnsi="Arial" w:cs="Arial"/>
          <w:sz w:val="24"/>
        </w:rPr>
        <w:t xml:space="preserve"> </w:t>
      </w:r>
    </w:p>
    <w:p w:rsidR="0048750F" w:rsidRPr="0074016B" w:rsidRDefault="0048750F" w:rsidP="001F28E7">
      <w:pPr>
        <w:jc w:val="both"/>
        <w:rPr>
          <w:rFonts w:ascii="Arial" w:hAnsi="Arial" w:cs="Arial"/>
          <w:sz w:val="24"/>
        </w:rPr>
      </w:pPr>
    </w:p>
    <w:sectPr w:rsidR="0048750F" w:rsidRPr="007401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6F1"/>
    <w:rsid w:val="001216F1"/>
    <w:rsid w:val="001F28E7"/>
    <w:rsid w:val="002B74EF"/>
    <w:rsid w:val="002D3425"/>
    <w:rsid w:val="003D792C"/>
    <w:rsid w:val="0048750F"/>
    <w:rsid w:val="0051199A"/>
    <w:rsid w:val="00555B00"/>
    <w:rsid w:val="006F3C29"/>
    <w:rsid w:val="00714505"/>
    <w:rsid w:val="0074016B"/>
    <w:rsid w:val="007C0758"/>
    <w:rsid w:val="007E4F1D"/>
    <w:rsid w:val="007F3885"/>
    <w:rsid w:val="008B4E81"/>
    <w:rsid w:val="00916C69"/>
    <w:rsid w:val="009C2C3F"/>
    <w:rsid w:val="00AF29F5"/>
    <w:rsid w:val="00B46659"/>
    <w:rsid w:val="00C357D4"/>
    <w:rsid w:val="00C433CC"/>
    <w:rsid w:val="00C54769"/>
    <w:rsid w:val="00CA520F"/>
    <w:rsid w:val="00CD6D76"/>
    <w:rsid w:val="00CE034D"/>
    <w:rsid w:val="00D66C10"/>
    <w:rsid w:val="00D76E53"/>
    <w:rsid w:val="00E23896"/>
    <w:rsid w:val="00E308AC"/>
    <w:rsid w:val="00F34553"/>
    <w:rsid w:val="00F86DF7"/>
    <w:rsid w:val="00F9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 niño garcia</dc:creator>
  <cp:lastModifiedBy>Mauricio Molina</cp:lastModifiedBy>
  <cp:revision>6</cp:revision>
  <dcterms:created xsi:type="dcterms:W3CDTF">2018-10-01T01:01:00Z</dcterms:created>
  <dcterms:modified xsi:type="dcterms:W3CDTF">2018-11-05T20:29:00Z</dcterms:modified>
</cp:coreProperties>
</file>